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317F3FB5"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630F4C">
        <w:rPr>
          <w:rFonts w:ascii="Inter" w:hAnsi="Inter"/>
          <w:sz w:val="21"/>
        </w:rPr>
        <w:t>taktické tričko dlhý rukáv, polokošeľa krátky rukáv, tričko krátky rukáv</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6995D47B" w:rsidR="00A2518C" w:rsidRPr="0024478E" w:rsidRDefault="00A2518C" w:rsidP="00A2518C">
      <w:pPr>
        <w:pStyle w:val="Hlavika"/>
        <w:numPr>
          <w:ilvl w:val="0"/>
          <w:numId w:val="6"/>
        </w:numPr>
        <w:tabs>
          <w:tab w:val="center" w:pos="5670"/>
        </w:tabs>
        <w:jc w:val="both"/>
        <w:rPr>
          <w:rFonts w:ascii="Inter" w:hAnsi="Inter"/>
          <w:bCs/>
          <w:color w:val="EE0000"/>
          <w:sz w:val="21"/>
          <w:szCs w:val="21"/>
        </w:rPr>
      </w:pPr>
      <w:r w:rsidRPr="0024478E">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sidRPr="0024478E">
        <w:rPr>
          <w:rFonts w:ascii="Inter" w:hAnsi="Inter"/>
          <w:bCs/>
          <w:sz w:val="21"/>
          <w:szCs w:val="21"/>
        </w:rPr>
        <w:t xml:space="preserve">, napríklad zmeny v umiestnení nášiviek, úprava vzdialenosti gombíkov, vreciek, manžiet goliera a pod. </w:t>
      </w:r>
      <w:r w:rsidRPr="0024478E">
        <w:rPr>
          <w:rFonts w:ascii="Inter" w:hAnsi="Inter"/>
          <w:bCs/>
          <w:sz w:val="21"/>
          <w:szCs w:val="21"/>
        </w:rPr>
        <w:t xml:space="preserve">Jedná sa o malé percento úpravy strihu (napr. do 10 %), a až po vzájomnom odsúhlasení zmien budú dodávky pokračovať podľa nových kritérií. </w:t>
      </w:r>
    </w:p>
    <w:p w14:paraId="4C524B76" w14:textId="77777777" w:rsidR="0024478E" w:rsidRPr="0024478E" w:rsidRDefault="0024478E" w:rsidP="0024478E">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Pr="00FE6A2F" w:rsidRDefault="00A2518C" w:rsidP="00A2518C">
      <w:pPr>
        <w:pStyle w:val="Normlny1"/>
        <w:tabs>
          <w:tab w:val="left" w:pos="-142"/>
          <w:tab w:val="left" w:pos="851"/>
          <w:tab w:val="left" w:pos="993"/>
        </w:tabs>
        <w:jc w:val="center"/>
        <w:rPr>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E310BAA"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10</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desať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24DAC7AD"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8614A4">
        <w:rPr>
          <w:rStyle w:val="Predvolenpsmoodseku1"/>
          <w:rFonts w:ascii="Inter" w:hAnsi="Inter" w:cs="Times New Roman"/>
          <w:b/>
          <w:bCs/>
          <w:sz w:val="21"/>
          <w:szCs w:val="21"/>
        </w:rPr>
        <w:t>654 832,52</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177FAD" w:rsidRPr="00177FAD">
        <w:rPr>
          <w:rFonts w:ascii="Inter" w:hAnsi="Inter"/>
          <w:sz w:val="21"/>
          <w:szCs w:val="21"/>
        </w:rPr>
        <w:t>šesťstopäťdesiatštyritisícosemstotridsaťdva eur a päťdesiatdva centov</w:t>
      </w:r>
      <w:r w:rsidRPr="00FE6A2F">
        <w:rPr>
          <w:rStyle w:val="Predvolenpsmoodseku1"/>
          <w:rFonts w:ascii="Inter" w:hAnsi="Inter" w:cs="Times New Roman"/>
          <w:sz w:val="21"/>
          <w:szCs w:val="21"/>
        </w:rPr>
        <w:t xml:space="preserve">) </w:t>
      </w:r>
      <w:ins w:id="2" w:author="Drevová Adriana, Ing" w:date="2025-10-31T10:46:00Z" w16du:dateUtc="2025-10-31T09:46:00Z">
        <w:r w:rsidR="00757D46">
          <w:rPr>
            <w:rStyle w:val="Predvolenpsmoodseku1"/>
            <w:rFonts w:ascii="Inter" w:hAnsi="Inter" w:cs="Times New Roman"/>
            <w:sz w:val="21"/>
            <w:szCs w:val="21"/>
          </w:rPr>
          <w:t>vrátane</w:t>
        </w:r>
      </w:ins>
      <w:del w:id="3" w:author="Drevová Adriana, Ing" w:date="2025-10-31T10:46:00Z" w16du:dateUtc="2025-10-31T09:46:00Z">
        <w:r w:rsidRPr="00FE6A2F" w:rsidDel="00757D46">
          <w:rPr>
            <w:rStyle w:val="Predvolenpsmoodseku1"/>
            <w:rFonts w:ascii="Inter" w:hAnsi="Inter" w:cs="Times New Roman"/>
            <w:sz w:val="21"/>
            <w:szCs w:val="21"/>
          </w:rPr>
          <w:delText>vrátane</w:delText>
        </w:r>
      </w:del>
      <w:r w:rsidRPr="00FE6A2F">
        <w:rPr>
          <w:rStyle w:val="Predvolenpsmoodseku1"/>
          <w:rFonts w:ascii="Inter" w:hAnsi="Inter" w:cs="Times New Roman"/>
          <w:sz w:val="21"/>
          <w:szCs w:val="21"/>
        </w:rPr>
        <w:t>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6836A99C"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2F1D67">
        <w:rPr>
          <w:rStyle w:val="Predvolenpsmoodseku1"/>
          <w:rFonts w:ascii="Inter" w:eastAsia="Inter" w:hAnsi="Inter" w:cs="Inter"/>
          <w:color w:val="0F161D"/>
          <w:sz w:val="21"/>
          <w:szCs w:val="21"/>
        </w:rPr>
        <w:t xml:space="preserve">Fair </w:t>
      </w:r>
      <w:proofErr w:type="spellStart"/>
      <w:r w:rsidR="002F1D67">
        <w:rPr>
          <w:rStyle w:val="Predvolenpsmoodseku1"/>
          <w:rFonts w:ascii="Inter" w:eastAsia="Inter" w:hAnsi="Inter" w:cs="Inter"/>
          <w:color w:val="0F161D"/>
          <w:sz w:val="21"/>
          <w:szCs w:val="21"/>
        </w:rPr>
        <w:t>Trade</w:t>
      </w:r>
      <w:proofErr w:type="spellEnd"/>
      <w:r w:rsidR="002F1D67">
        <w:rPr>
          <w:rStyle w:val="Predvolenpsmoodseku1"/>
          <w:rFonts w:ascii="Inter" w:eastAsia="Inter" w:hAnsi="Inter" w:cs="Inter"/>
          <w:color w:val="0F161D"/>
          <w:sz w:val="21"/>
          <w:szCs w:val="21"/>
        </w:rPr>
        <w:t xml:space="preserv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275D7" w14:textId="77777777" w:rsidR="00FE466C" w:rsidRDefault="00FE466C">
      <w:pPr>
        <w:spacing w:after="0" w:line="240" w:lineRule="auto"/>
      </w:pPr>
      <w:r>
        <w:separator/>
      </w:r>
    </w:p>
  </w:endnote>
  <w:endnote w:type="continuationSeparator" w:id="0">
    <w:p w14:paraId="7DBA62F2" w14:textId="77777777" w:rsidR="00FE466C" w:rsidRDefault="00FE4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0DC24" w14:textId="77777777" w:rsidR="00FE466C" w:rsidRDefault="00FE466C">
      <w:pPr>
        <w:spacing w:after="0" w:line="240" w:lineRule="auto"/>
      </w:pPr>
      <w:r>
        <w:separator/>
      </w:r>
    </w:p>
  </w:footnote>
  <w:footnote w:type="continuationSeparator" w:id="0">
    <w:p w14:paraId="1A571954" w14:textId="77777777" w:rsidR="00FE466C" w:rsidRDefault="00FE46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A6C01"/>
    <w:rsid w:val="000B3D6E"/>
    <w:rsid w:val="00177FAD"/>
    <w:rsid w:val="001E445C"/>
    <w:rsid w:val="0024478E"/>
    <w:rsid w:val="0028673B"/>
    <w:rsid w:val="002F1D67"/>
    <w:rsid w:val="00310CC2"/>
    <w:rsid w:val="003503AD"/>
    <w:rsid w:val="00376855"/>
    <w:rsid w:val="00454A1B"/>
    <w:rsid w:val="004558ED"/>
    <w:rsid w:val="004B290E"/>
    <w:rsid w:val="005E1B13"/>
    <w:rsid w:val="00630F4C"/>
    <w:rsid w:val="006B51A4"/>
    <w:rsid w:val="00757D46"/>
    <w:rsid w:val="007C3D50"/>
    <w:rsid w:val="00854F4D"/>
    <w:rsid w:val="008614A4"/>
    <w:rsid w:val="00A2518C"/>
    <w:rsid w:val="00AE76D2"/>
    <w:rsid w:val="00B15772"/>
    <w:rsid w:val="00B16B7F"/>
    <w:rsid w:val="00B54245"/>
    <w:rsid w:val="00BC071B"/>
    <w:rsid w:val="00C054E7"/>
    <w:rsid w:val="00C972C6"/>
    <w:rsid w:val="00D233D4"/>
    <w:rsid w:val="00ED5910"/>
    <w:rsid w:val="00F03D8A"/>
    <w:rsid w:val="00F22612"/>
    <w:rsid w:val="00F91DB8"/>
    <w:rsid w:val="00FD71F7"/>
    <w:rsid w:val="00FE46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 w:type="paragraph" w:styleId="Revzia">
    <w:name w:val="Revision"/>
    <w:hidden/>
    <w:uiPriority w:val="99"/>
    <w:semiHidden/>
    <w:rsid w:val="00757D46"/>
    <w:pPr>
      <w:spacing w:after="0" w:line="240" w:lineRule="auto"/>
    </w:pPr>
    <w:rPr>
      <w:rFonts w:ascii="Calibri" w:eastAsia="Calibri" w:hAnsi="Calibri" w:cs="Times New Roman"/>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6352</Words>
  <Characters>36211</Characters>
  <Application>Microsoft Office Word</Application>
  <DocSecurity>4</DocSecurity>
  <Lines>301</Lines>
  <Paragraphs>84</Paragraphs>
  <ScaleCrop>false</ScaleCrop>
  <Company/>
  <LinksUpToDate>false</LinksUpToDate>
  <CharactersWithSpaces>42479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2</cp:revision>
  <dcterms:created xsi:type="dcterms:W3CDTF">2025-10-31T09:47:00Z</dcterms:created>
  <dcterms:modified xsi:type="dcterms:W3CDTF">2025-10-31T09:47:00Z</dcterms:modified>
</cp:coreProperties>
</file>